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jc w:val="center"/>
        <w:widowControl/>
        <w:rPr>
          <w:sz w:val="20"/>
          <w:szCs w:val="22"/>
        </w:rPr>
      </w:pPr>
      <w:r>
        <w:rPr>
          <w:rFonts w:ascii="方正小标宋简体" w:hAnsi="方正小标宋简体" w:eastAsia="方正小标宋简体" w:cs="方正小标宋简体"/>
          <w:sz w:val="40"/>
          <w:szCs w:val="40"/>
        </w:rPr>
        <w:t>关于进一步厉行节约坚持“过紧日子”</w:t>
      </w:r>
      <w:r>
        <w:rPr>
          <w:sz w:val="20"/>
          <w:szCs w:val="22"/>
        </w:rPr>
      </w:r>
    </w:p>
    <w:p>
      <w:pPr>
        <w:spacing/>
        <w:jc w:val="center"/>
        <w:widowControl/>
        <w:rPr>
          <w:sz w:val="20"/>
          <w:szCs w:val="22"/>
        </w:rPr>
      </w:pPr>
      <w:r>
        <w:rPr>
          <w:rFonts w:ascii="方正小标宋简体" w:hAnsi="方正小标宋简体" w:eastAsia="方正小标宋简体" w:cs="方正小标宋简体" w:hint="eastAsia"/>
          <w:sz w:val="40"/>
          <w:szCs w:val="40"/>
        </w:rPr>
        <w:t>的相关措施</w:t>
      </w:r>
      <w:r>
        <w:rPr>
          <w:sz w:val="20"/>
          <w:szCs w:val="22"/>
        </w:rPr>
      </w:r>
    </w:p>
    <w:p>
      <w:pPr>
        <w:ind w:firstLine="640"/>
        <w:widowControl/>
      </w:pPr>
      <w:r>
        <w:rPr>
          <w:rFonts w:ascii="仿宋_GB2312" w:hAnsi="仿宋_GB2312" w:eastAsia="仿宋_GB2312" w:cs="仿宋_GB2312"/>
          <w:sz w:val="32"/>
          <w:szCs w:val="32"/>
        </w:rPr>
        <w:t>为将陕煤</w:t>
      </w:r>
      <w:r>
        <w:rPr>
          <w:rFonts w:ascii="仿宋_GB2312" w:hAnsi="仿宋_GB2312" w:eastAsia="仿宋_GB2312" w:cs="仿宋_GB2312" w:hint="eastAsia"/>
          <w:sz w:val="32"/>
          <w:szCs w:val="32"/>
        </w:rPr>
        <w:t>物资</w:t>
      </w:r>
      <w:r>
        <w:rPr>
          <w:rFonts w:ascii="仿宋_GB2312" w:hAnsi="仿宋_GB2312" w:eastAsia="仿宋_GB2312" w:cs="仿宋_GB2312"/>
          <w:sz w:val="32"/>
          <w:szCs w:val="32"/>
        </w:rPr>
        <w:t>集团“过紧日子”的要求进一步落到</w:t>
      </w:r>
      <w:r>
        <w:rPr>
          <w:rFonts w:ascii="仿宋_GB2312" w:hAnsi="仿宋_GB2312" w:eastAsia="仿宋_GB2312" w:cs="仿宋_GB2312" w:hint="eastAsia"/>
          <w:sz w:val="32"/>
          <w:szCs w:val="32"/>
        </w:rPr>
        <w:t>实</w:t>
      </w:r>
      <w:r>
        <w:rPr>
          <w:rFonts w:ascii="仿宋_GB2312" w:hAnsi="仿宋_GB2312" w:eastAsia="仿宋_GB2312" w:cs="仿宋_GB2312"/>
          <w:sz w:val="32"/>
          <w:szCs w:val="32"/>
        </w:rPr>
        <w:t>处，坚持预算管理、成本管控，坚持厉行勤俭节约，做到“可花可不花的一律不花，可以少花的尽量少花，必须要办的活动务必厉行节约</w:t>
      </w:r>
      <w:r>
        <w:rPr>
          <w:rFonts w:ascii="仿宋_GB2312" w:hAnsi="仿宋_GB2312" w:eastAsia="仿宋_GB2312" w:cs="仿宋_GB2312" w:hint="eastAsia"/>
          <w:sz w:val="32"/>
          <w:szCs w:val="32"/>
        </w:rPr>
        <w:t>”</w:t>
      </w:r>
      <w:r>
        <w:rPr>
          <w:rFonts w:ascii="仿宋_GB2312" w:hAnsi="仿宋_GB2312" w:eastAsia="仿宋_GB2312" w:cs="仿宋_GB2312"/>
          <w:sz w:val="32"/>
          <w:szCs w:val="32"/>
        </w:rPr>
        <w:t>，坚决杜绝耗费公帑的形式主义官僚主义现象，杜绝大手大脚、铺张浪费等行为，确保将有限的资金用在刀刃上</w:t>
      </w:r>
      <w:r>
        <w:rPr>
          <w:rFonts w:cs="仿宋_GB2312" w:hint="eastAsia"/>
          <w:sz w:val="32"/>
          <w:szCs w:val="32"/>
        </w:rPr>
        <w:t>。</w:t>
      </w:r>
      <w:r>
        <w:rPr>
          <w:rFonts w:ascii="仿宋_GB2312" w:hAnsi="仿宋_GB2312" w:eastAsia="仿宋_GB2312" w:cs="仿宋_GB2312"/>
          <w:sz w:val="32"/>
          <w:szCs w:val="32"/>
        </w:rPr>
        <w:t>现结合</w:t>
      </w:r>
      <w:r>
        <w:rPr>
          <w:rFonts w:ascii="仿宋_GB2312" w:hAnsi="仿宋_GB2312" w:eastAsia="仿宋_GB2312" w:cs="仿宋_GB2312" w:hint="eastAsia"/>
          <w:sz w:val="32"/>
          <w:szCs w:val="32"/>
        </w:rPr>
        <w:t>本</w:t>
      </w:r>
      <w:r>
        <w:rPr>
          <w:rFonts w:ascii="仿宋_GB2312" w:hAnsi="仿宋_GB2312" w:eastAsia="仿宋_GB2312" w:cs="仿宋_GB2312"/>
          <w:sz w:val="32"/>
          <w:szCs w:val="32"/>
        </w:rPr>
        <w:t xml:space="preserve">公司实际，制定以下措施： </w:t>
      </w:r>
      <w:r/>
    </w:p>
    <w:p>
      <w:pPr>
        <w:ind w:firstLine="640"/>
        <w:spacing/>
        <w:jc w:val="left"/>
        <w:widowControl/>
      </w:pPr>
      <w:r>
        <w:rPr>
          <w:rFonts w:ascii="黑体" w:hAnsi="黑体" w:eastAsia="黑体" w:cs="黑体"/>
          <w:sz w:val="32"/>
          <w:szCs w:val="32"/>
        </w:rPr>
        <w:t xml:space="preserve">一、进一步压减各项支出 </w:t>
      </w:r>
      <w:r/>
    </w:p>
    <w:p>
      <w:pPr>
        <w:ind w:firstLine="643"/>
        <w:spacing/>
        <w:jc w:val="left"/>
        <w:widowControl/>
      </w:pPr>
      <w:r>
        <w:rPr>
          <w:rFonts w:cs="楷体_GB2312" w:hint="eastAsia"/>
          <w:b/>
          <w:bCs/>
          <w:sz w:val="32"/>
          <w:szCs w:val="32"/>
        </w:rPr>
        <w:t>（</w:t>
      </w:r>
      <w:r>
        <w:rPr>
          <w:rFonts w:ascii="楷体_GB2312" w:hAnsi="楷体_GB2312" w:eastAsia="楷体_GB2312" w:cs="楷体_GB2312"/>
          <w:b/>
          <w:bCs/>
          <w:sz w:val="32"/>
          <w:szCs w:val="32"/>
        </w:rPr>
        <w:t>一）进一步严控办公经费。</w:t>
      </w:r>
      <w:r>
        <w:rPr>
          <w:rFonts w:ascii="仿宋_GB2312" w:hAnsi="仿宋_GB2312" w:eastAsia="仿宋_GB2312" w:cs="仿宋_GB2312"/>
          <w:sz w:val="32"/>
          <w:szCs w:val="32"/>
        </w:rPr>
        <w:t>大力推行无纸化办公，</w:t>
      </w:r>
      <w:r>
        <w:rPr>
          <w:rFonts w:cs="仿宋_GB2312" w:hint="eastAsia"/>
          <w:sz w:val="32"/>
          <w:szCs w:val="32"/>
        </w:rPr>
        <w:t>使用</w:t>
      </w:r>
      <w:r>
        <w:rPr>
          <w:rFonts w:ascii="仿宋_GB2312" w:hAnsi="仿宋_GB2312" w:eastAsia="仿宋_GB2312" w:cs="仿宋_GB2312"/>
          <w:sz w:val="32"/>
          <w:szCs w:val="32"/>
        </w:rPr>
        <w:t xml:space="preserve"> OA 系统实行公文交换、流转、报签管理。确需打印纸质资料，应采用双面打印。非正式在内部流转无需存档的资料，可用废纸打印，无须打印的尽量不打印。节约办公用电，充分利用自然采光，及时</w:t>
      </w:r>
      <w:r/>
      <w:bookmarkStart w:id="0" w:name="_GoBack"/>
      <w:bookmarkEnd w:id="0"/>
      <w:r/>
      <w:r>
        <w:rPr>
          <w:rFonts w:ascii="仿宋_GB2312" w:hAnsi="仿宋_GB2312" w:eastAsia="仿宋_GB2312" w:cs="仿宋_GB2312"/>
          <w:sz w:val="32"/>
          <w:szCs w:val="32"/>
        </w:rPr>
        <w:t xml:space="preserve">关闭办公设备电源，做到人走灯关。合理设置空调温度，夏季不低于26℃,冬季不高于20℃。电脑、打印机等设备较长时间不用应自觉关闭，减少待机能耗。 </w:t>
      </w:r>
      <w:r/>
    </w:p>
    <w:p>
      <w:pPr>
        <w:ind w:firstLine="643"/>
        <w:spacing/>
        <w:jc w:val="left"/>
        <w:widowControl/>
      </w:pPr>
      <w:r>
        <w:rPr>
          <w:rFonts w:cs="楷体_GB2312" w:hint="eastAsia"/>
          <w:b/>
          <w:bCs/>
          <w:sz w:val="32"/>
          <w:szCs w:val="32"/>
        </w:rPr>
        <w:t>（</w:t>
      </w:r>
      <w:r>
        <w:rPr>
          <w:rFonts w:ascii="楷体_GB2312" w:hAnsi="楷体_GB2312" w:eastAsia="楷体_GB2312" w:cs="楷体_GB2312"/>
          <w:b/>
          <w:bCs/>
          <w:sz w:val="32"/>
          <w:szCs w:val="32"/>
        </w:rPr>
        <w:t>二）进一步严控“三公”经费。</w:t>
      </w:r>
      <w:r>
        <w:rPr>
          <w:rFonts w:ascii="仿宋_GB2312" w:hAnsi="仿宋_GB2312" w:eastAsia="仿宋_GB2312" w:cs="仿宋_GB2312"/>
          <w:sz w:val="32"/>
          <w:szCs w:val="32"/>
        </w:rPr>
        <w:t>从严从紧控制经费，加强有关支出必要性、合理性审核。</w:t>
      </w:r>
      <w:r>
        <w:rPr>
          <w:rFonts w:ascii="仿宋_GB2312" w:hAnsi="仿宋_GB2312" w:eastAsia="仿宋_GB2312" w:cs="仿宋_GB2312"/>
          <w:color w:val="333333"/>
          <w:sz w:val="32"/>
          <w:szCs w:val="32"/>
        </w:rPr>
        <w:t>加强公务接待管理，严格执行公司《业务招待管理办法》，区分公务、商务接待，按照</w:t>
      </w:r>
      <w:r>
        <w:rPr>
          <w:rFonts w:ascii="仿宋_GB2312" w:hAnsi="仿宋_GB2312" w:eastAsia="仿宋_GB2312" w:cs="仿宋_GB2312"/>
          <w:sz w:val="32"/>
          <w:szCs w:val="32"/>
        </w:rPr>
        <w:t>业务招待“一事一报”审批程序，严格控制接待标准和陪餐人数，坚决杜绝不合理招待行为</w:t>
      </w:r>
      <w:r>
        <w:rPr>
          <w:rFonts w:ascii="仿宋_GB2312" w:hAnsi="仿宋_GB2312" w:eastAsia="仿宋_GB2312" w:cs="仿宋_GB2312" w:hint="eastAsia"/>
          <w:sz w:val="32"/>
          <w:szCs w:val="32"/>
        </w:rPr>
        <w:t>。坚决取消无实质内容的因公出国（境）等活动。对</w:t>
      </w:r>
      <w:r>
        <w:rPr>
          <w:rFonts w:ascii="仿宋_GB2312" w:hAnsi="仿宋_GB2312" w:eastAsia="仿宋_GB2312" w:cs="仿宋_GB2312"/>
          <w:sz w:val="32"/>
          <w:szCs w:val="32"/>
        </w:rPr>
        <w:t>车辆使用费按预算数进行压减。</w:t>
      </w:r>
      <w:r>
        <w:t xml:space="preserve"> </w:t>
      </w:r>
    </w:p>
    <w:p>
      <w:pPr>
        <w:ind w:firstLine="643"/>
        <w:spacing/>
        <w:jc w:val="left"/>
        <w:widowControl/>
        <w:rPr>
          <w:rFonts w:ascii="仿宋_GB2312" w:hAnsi="仿宋_GB2312" w:cs="仿宋_GB2312"/>
          <w:sz w:val="32"/>
          <w:szCs w:val="32"/>
        </w:rPr>
      </w:pPr>
      <w:r>
        <w:rPr>
          <w:rFonts w:ascii="楷体_GB2312" w:hAnsi="楷体_GB2312" w:eastAsia="楷体_GB2312" w:cs="楷体_GB2312"/>
          <w:b/>
          <w:bCs/>
          <w:sz w:val="32"/>
          <w:szCs w:val="32"/>
        </w:rPr>
        <w:t>（三）进一步严控会议费、培训费、差旅费。</w:t>
      </w:r>
      <w:r>
        <w:rPr>
          <w:rFonts w:ascii="仿宋_GB2312" w:hAnsi="仿宋_GB2312" w:eastAsia="仿宋_GB2312" w:cs="仿宋_GB2312"/>
          <w:sz w:val="32"/>
          <w:szCs w:val="32"/>
        </w:rPr>
        <w:t>从严控制会议数量和规模，能够发文部署的工作，原则上不召开会议部署；降低会议成本，原则上不发放文件袋、笔记本、笔等各类办公用品，不发放各类宣传品、礼品、纪念品；提倡以电子文档形式发送会议材料；举办重要会议、大型活动，优先利用现有资产，确需配置的，从严从紧按标准配置。充分运用网络、视频等信息化手段开展培训，提高培训效率；不得开支与培训无关的费用，不得在会场摆放花草、制作背景板及提供水果。严格执行差旅审批制度，充分运用大数据、云计算等信息化手段开展工作，减少出差频次和人数。</w:t>
      </w:r>
      <w:r>
        <w:rPr>
          <w:rFonts w:ascii="仿宋_GB2312" w:hAnsi="仿宋_GB2312" w:cs="仿宋_GB2312"/>
          <w:sz w:val="32"/>
          <w:szCs w:val="32"/>
        </w:rPr>
      </w:r>
    </w:p>
    <w:p>
      <w:pPr>
        <w:ind w:firstLine="643"/>
        <w:spacing/>
        <w:jc w:val="left"/>
        <w:widowControl/>
      </w:pPr>
      <w:r>
        <w:rPr>
          <w:rFonts w:cs="楷体_GB2312" w:hint="eastAsia"/>
          <w:b/>
          <w:bCs/>
          <w:sz w:val="32"/>
          <w:szCs w:val="32"/>
        </w:rPr>
        <w:t>（</w:t>
      </w:r>
      <w:r>
        <w:rPr>
          <w:rFonts w:ascii="楷体_GB2312" w:hAnsi="楷体_GB2312" w:eastAsia="楷体_GB2312" w:cs="楷体_GB2312"/>
          <w:b/>
          <w:bCs/>
          <w:sz w:val="32"/>
          <w:szCs w:val="32"/>
        </w:rPr>
        <w:t>四）进一步严控办公设备更新购置。</w:t>
      </w:r>
      <w:r>
        <w:rPr>
          <w:rFonts w:ascii="仿宋_GB2312" w:hAnsi="仿宋_GB2312" w:eastAsia="仿宋_GB2312" w:cs="仿宋_GB2312"/>
          <w:sz w:val="32"/>
          <w:szCs w:val="32"/>
        </w:rPr>
        <w:t xml:space="preserve">严格执行公司《通 </w:t>
      </w:r>
      <w:r/>
    </w:p>
    <w:p>
      <w:pPr>
        <w:spacing/>
        <w:jc w:val="left"/>
        <w:widowControl/>
      </w:pPr>
      <w:r>
        <w:rPr>
          <w:rFonts w:ascii="仿宋_GB2312" w:hAnsi="仿宋_GB2312" w:eastAsia="仿宋_GB2312" w:cs="仿宋_GB2312"/>
          <w:sz w:val="32"/>
          <w:szCs w:val="32"/>
        </w:rPr>
        <w:t xml:space="preserve">用办公设备家具配置标准（2022 年版）》资产配置标准，加大闲置资产共享共用和调剂使用力度，达到报废更新年限但能正常使用的固定资产，应当继续使用。不得配置与单位履职无关的资产。各单位现行配置标准低于此标准的，仍按原标准执行，原则上不得提高资产配置标准；存在超标准、超数量资产的，不得新增配置同类资产。 </w:t>
      </w:r>
      <w:r/>
    </w:p>
    <w:p>
      <w:pPr>
        <w:ind w:firstLine="640"/>
        <w:spacing/>
        <w:jc w:val="left"/>
        <w:widowControl/>
      </w:pPr>
      <w:r>
        <w:rPr>
          <w:rFonts w:ascii="黑体" w:hAnsi="黑体" w:eastAsia="黑体" w:cs="黑体" w:hint="eastAsia"/>
          <w:sz w:val="32"/>
          <w:szCs w:val="32"/>
        </w:rPr>
        <w:t xml:space="preserve">二、进一步严控各项行为 </w:t>
      </w:r>
      <w:r/>
    </w:p>
    <w:p>
      <w:pPr>
        <w:ind w:firstLine="643"/>
        <w:spacing/>
        <w:jc w:val="left"/>
        <w:widowControl/>
      </w:pPr>
      <w:r>
        <w:rPr>
          <w:rFonts w:cs="楷体_GB2312" w:hint="eastAsia"/>
          <w:b/>
          <w:bCs/>
          <w:sz w:val="32"/>
          <w:szCs w:val="32"/>
        </w:rPr>
        <w:t>（</w:t>
      </w:r>
      <w:r>
        <w:rPr>
          <w:rFonts w:ascii="楷体_GB2312" w:hAnsi="楷体_GB2312" w:eastAsia="楷体_GB2312" w:cs="楷体_GB2312"/>
          <w:b/>
          <w:bCs/>
          <w:sz w:val="32"/>
          <w:szCs w:val="32"/>
        </w:rPr>
        <w:t>一）进一步严控房屋建筑物修建修缮。</w:t>
      </w:r>
      <w:r>
        <w:rPr>
          <w:rFonts w:ascii="仿宋_GB2312" w:hAnsi="仿宋_GB2312" w:eastAsia="仿宋_GB2312" w:cs="仿宋_GB2312"/>
          <w:sz w:val="32"/>
          <w:szCs w:val="32"/>
        </w:rPr>
        <w:t>除列入公司批准的专项资金计划，以及符合规定且必要的</w:t>
      </w:r>
      <w:r>
        <w:rPr>
          <w:rFonts w:ascii="仿宋_GB2312" w:hAnsi="仿宋_GB2312" w:eastAsia="仿宋_GB2312" w:cs="仿宋_GB2312" w:hint="eastAsia"/>
          <w:sz w:val="32"/>
          <w:szCs w:val="32"/>
        </w:rPr>
        <w:t>破</w:t>
      </w:r>
      <w:r>
        <w:rPr>
          <w:rFonts w:ascii="仿宋_GB2312" w:hAnsi="仿宋_GB2312" w:eastAsia="仿宋_GB2312" w:cs="仿宋_GB2312"/>
          <w:sz w:val="32"/>
          <w:szCs w:val="32"/>
        </w:rPr>
        <w:t>损修缮外，一律不得新建、改建、扩建及大规模维修办公场所</w:t>
      </w:r>
      <w:r>
        <w:rPr>
          <w:rFonts w:cs="仿宋_GB2312" w:hint="eastAsia"/>
          <w:sz w:val="32"/>
          <w:szCs w:val="32"/>
        </w:rPr>
        <w:t>。</w:t>
      </w:r>
      <w:r/>
    </w:p>
    <w:p>
      <w:pPr>
        <w:ind w:firstLine="643"/>
        <w:spacing/>
        <w:jc w:val="left"/>
        <w:widowControl/>
      </w:pPr>
      <w:r>
        <w:rPr>
          <w:rFonts w:cs="楷体_GB2312" w:hint="eastAsia"/>
          <w:b/>
          <w:bCs/>
          <w:sz w:val="32"/>
          <w:szCs w:val="32"/>
        </w:rPr>
        <w:t>（</w:t>
      </w:r>
      <w:r>
        <w:rPr>
          <w:rFonts w:ascii="楷体_GB2312" w:hAnsi="楷体_GB2312" w:eastAsia="楷体_GB2312" w:cs="楷体_GB2312"/>
          <w:b/>
          <w:bCs/>
          <w:sz w:val="32"/>
          <w:szCs w:val="32"/>
        </w:rPr>
        <w:t>二）进一步严控各类展会</w:t>
      </w:r>
      <w:r>
        <w:rPr>
          <w:rFonts w:cs="楷体_GB2312" w:hint="eastAsia"/>
          <w:b/>
          <w:bCs/>
          <w:sz w:val="32"/>
          <w:szCs w:val="32"/>
        </w:rPr>
        <w:t>培训</w:t>
      </w:r>
      <w:r>
        <w:rPr>
          <w:rFonts w:ascii="楷体_GB2312" w:hAnsi="楷体_GB2312" w:eastAsia="楷体_GB2312" w:cs="楷体_GB2312"/>
          <w:b/>
          <w:bCs/>
          <w:sz w:val="32"/>
          <w:szCs w:val="32"/>
        </w:rPr>
        <w:t>等活动。</w:t>
      </w:r>
      <w:r>
        <w:rPr>
          <w:rFonts w:ascii="仿宋_GB2312" w:hAnsi="仿宋_GB2312" w:eastAsia="仿宋_GB2312" w:cs="仿宋_GB2312"/>
          <w:sz w:val="32"/>
          <w:szCs w:val="32"/>
        </w:rPr>
        <w:t>未经批准，不得组织和参与与经营无关的活动。从严控制各类展会、</w:t>
      </w:r>
      <w:r>
        <w:rPr>
          <w:rFonts w:cs="仿宋_GB2312" w:hint="eastAsia"/>
          <w:sz w:val="32"/>
          <w:szCs w:val="32"/>
        </w:rPr>
        <w:t>培训</w:t>
      </w:r>
      <w:r>
        <w:rPr>
          <w:rFonts w:ascii="仿宋_GB2312" w:hAnsi="仿宋_GB2312" w:eastAsia="仿宋_GB2312" w:cs="仿宋_GB2312"/>
          <w:sz w:val="32"/>
          <w:szCs w:val="32"/>
        </w:rPr>
        <w:t>、</w:t>
      </w:r>
      <w:r>
        <w:rPr>
          <w:rFonts w:ascii="仿宋_GB2312" w:hAnsi="仿宋_GB2312" w:eastAsia="仿宋_GB2312" w:cs="仿宋_GB2312" w:hint="eastAsia"/>
          <w:sz w:val="32"/>
          <w:szCs w:val="32"/>
        </w:rPr>
        <w:t>研讨</w:t>
      </w:r>
      <w:r>
        <w:rPr>
          <w:rFonts w:ascii="仿宋_GB2312" w:hAnsi="仿宋_GB2312" w:eastAsia="仿宋_GB2312" w:cs="仿宋_GB2312"/>
          <w:sz w:val="32"/>
          <w:szCs w:val="32"/>
        </w:rPr>
        <w:t xml:space="preserve">等活动，减少节庆活动。 </w:t>
      </w:r>
      <w:r/>
    </w:p>
    <w:p>
      <w:pPr>
        <w:ind w:firstLine="643"/>
        <w:spacing/>
        <w:jc w:val="left"/>
        <w:widowControl/>
      </w:pPr>
      <w:r>
        <w:rPr>
          <w:rFonts w:cs="楷体_GB2312" w:hint="eastAsia"/>
          <w:b/>
          <w:bCs/>
          <w:sz w:val="32"/>
          <w:szCs w:val="32"/>
        </w:rPr>
        <w:t>（</w:t>
      </w:r>
      <w:r>
        <w:rPr>
          <w:rFonts w:ascii="楷体_GB2312" w:hAnsi="楷体_GB2312" w:eastAsia="楷体_GB2312" w:cs="楷体_GB2312"/>
          <w:b/>
          <w:bCs/>
          <w:sz w:val="32"/>
          <w:szCs w:val="32"/>
        </w:rPr>
        <w:t>三）进一步严控预算执行。</w:t>
      </w:r>
      <w:r>
        <w:rPr>
          <w:rFonts w:ascii="仿宋_GB2312" w:hAnsi="仿宋_GB2312" w:eastAsia="仿宋_GB2312" w:cs="仿宋_GB2312"/>
          <w:sz w:val="32"/>
          <w:szCs w:val="32"/>
        </w:rPr>
        <w:t>全面加强预算执行管理，严格执行公司预算，不得无预算、超预算安排支出。严格控制新增支出，特殊情况需经一事一议审批后执行。单笔费用</w:t>
      </w:r>
      <w:r>
        <w:rPr>
          <w:rFonts w:ascii="仿宋_GB2312" w:hAnsi="仿宋_GB2312" w:eastAsia="仿宋_GB2312" w:cs="仿宋_GB2312" w:hint="eastAsia"/>
          <w:sz w:val="32"/>
          <w:szCs w:val="32"/>
        </w:rPr>
        <w:t>3万元以上须经总经理办公室决策。</w:t>
      </w:r>
      <w:r>
        <w:rPr>
          <w:rFonts w:ascii="仿宋_GB2312" w:hAnsi="仿宋_GB2312" w:eastAsia="仿宋_GB2312" w:cs="仿宋_GB2312"/>
          <w:sz w:val="32"/>
          <w:szCs w:val="32"/>
        </w:rPr>
        <w:t xml:space="preserve"> </w:t>
      </w:r>
      <w:r/>
    </w:p>
    <w:p>
      <w:pPr>
        <w:ind w:firstLine="643"/>
        <w:spacing/>
        <w:jc w:val="left"/>
        <w:widowControl/>
      </w:pPr>
      <w:r>
        <w:rPr>
          <w:rFonts w:ascii="楷体_GB2312" w:hAnsi="楷体_GB2312" w:eastAsia="楷体_GB2312" w:cs="楷体_GB2312"/>
          <w:b/>
          <w:bCs/>
          <w:sz w:val="32"/>
          <w:szCs w:val="32"/>
        </w:rPr>
        <w:t>（四）进一步严控奖补政策</w:t>
      </w:r>
      <w:r>
        <w:rPr>
          <w:rFonts w:ascii="仿宋_GB2312" w:hAnsi="仿宋_GB2312" w:eastAsia="仿宋_GB2312" w:cs="仿宋_GB2312"/>
          <w:sz w:val="32"/>
          <w:szCs w:val="32"/>
        </w:rPr>
        <w:t>。未经</w:t>
      </w:r>
      <w:r>
        <w:rPr>
          <w:rFonts w:ascii="仿宋_GB2312" w:hAnsi="仿宋_GB2312" w:eastAsia="仿宋_GB2312" w:cs="仿宋_GB2312" w:hint="eastAsia"/>
          <w:sz w:val="32"/>
          <w:szCs w:val="32"/>
        </w:rPr>
        <w:t>集团公司</w:t>
      </w:r>
      <w:r>
        <w:rPr>
          <w:rFonts w:ascii="仿宋_GB2312" w:hAnsi="仿宋_GB2312" w:eastAsia="仿宋_GB2312" w:cs="仿宋_GB2312"/>
          <w:sz w:val="32"/>
          <w:szCs w:val="32"/>
        </w:rPr>
        <w:t xml:space="preserve">批准，严禁擅自出台奖补政策。发放各项奖金应严格执行公司《单项奖管理办法》。 </w:t>
      </w:r>
      <w:r/>
    </w:p>
    <w:p>
      <w:pPr>
        <w:ind w:firstLine="643"/>
        <w:spacing/>
        <w:jc w:val="left"/>
        <w:widowControl/>
      </w:pPr>
      <w:r>
        <w:rPr>
          <w:rFonts w:cs="楷体_GB2312" w:hint="eastAsia"/>
          <w:b/>
          <w:bCs/>
          <w:sz w:val="32"/>
          <w:szCs w:val="32"/>
        </w:rPr>
        <w:t>（</w:t>
      </w:r>
      <w:r>
        <w:rPr>
          <w:rFonts w:ascii="楷体_GB2312" w:hAnsi="楷体_GB2312" w:eastAsia="楷体_GB2312" w:cs="楷体_GB2312"/>
          <w:b/>
          <w:bCs/>
          <w:sz w:val="32"/>
          <w:szCs w:val="32"/>
        </w:rPr>
        <w:t>五）进一步加强财会监督。</w:t>
      </w:r>
      <w:r>
        <w:rPr>
          <w:rFonts w:ascii="仿宋_GB2312" w:hAnsi="仿宋_GB2312" w:eastAsia="仿宋_GB2312" w:cs="仿宋_GB2312"/>
          <w:sz w:val="32"/>
          <w:szCs w:val="32"/>
        </w:rPr>
        <w:t xml:space="preserve">完善内部控制制度，严格规范会计核算，加强资金使用的事前、事中和事后全流程监控，坚决杜绝报销超范围、超标准以及与相关公务活动无关的费用。 </w:t>
      </w:r>
      <w:r/>
    </w:p>
    <w:p>
      <w:pPr>
        <w:ind w:firstLine="640"/>
        <w:spacing/>
        <w:jc w:val="left"/>
        <w:widowControl/>
      </w:pPr>
      <w:r>
        <w:rPr>
          <w:rFonts w:ascii="黑体" w:hAnsi="黑体" w:eastAsia="黑体" w:cs="黑体" w:hint="eastAsia"/>
          <w:sz w:val="32"/>
          <w:szCs w:val="32"/>
        </w:rPr>
        <w:t xml:space="preserve">三、进一步规范相关流程 </w:t>
      </w:r>
      <w:r/>
    </w:p>
    <w:p>
      <w:pPr>
        <w:ind w:firstLine="643"/>
        <w:spacing/>
        <w:jc w:val="left"/>
        <w:widowControl/>
      </w:pPr>
      <w:r>
        <w:rPr>
          <w:rFonts w:ascii="楷体_GB2312" w:hAnsi="楷体_GB2312" w:eastAsia="楷体_GB2312" w:cs="楷体_GB2312"/>
          <w:b/>
          <w:bCs/>
          <w:sz w:val="32"/>
          <w:szCs w:val="32"/>
        </w:rPr>
        <w:t xml:space="preserve">（一）进一步控制办公费管理 </w:t>
      </w:r>
      <w:r/>
    </w:p>
    <w:p>
      <w:pPr>
        <w:ind w:firstLine="640"/>
        <w:spacing/>
        <w:jc w:val="left"/>
        <w:widowControl/>
        <w:rPr>
          <w:rFonts w:ascii="仿宋_GB2312" w:hAnsi="仿宋_GB2312" w:eastAsia="仿宋_GB2312" w:cs="仿宋_GB2312"/>
          <w:sz w:val="32"/>
          <w:szCs w:val="32"/>
        </w:rPr>
      </w:pPr>
      <w:r>
        <w:rPr>
          <w:rFonts w:ascii="仿宋_GB2312" w:hAnsi="仿宋_GB2312" w:eastAsia="仿宋_GB2312" w:cs="仿宋_GB2312" w:hint="eastAsia"/>
          <w:sz w:val="32"/>
          <w:szCs w:val="32"/>
        </w:rPr>
        <w:t>1、</w:t>
      </w:r>
      <w:r>
        <w:rPr>
          <w:rFonts w:ascii="仿宋_GB2312" w:hAnsi="仿宋_GB2312" w:eastAsia="仿宋_GB2312" w:cs="仿宋_GB2312"/>
          <w:sz w:val="32"/>
          <w:szCs w:val="32"/>
        </w:rPr>
        <w:t>办公用的</w:t>
      </w:r>
      <w:r>
        <w:rPr>
          <w:rFonts w:ascii="仿宋_GB2312" w:hAnsi="仿宋_GB2312" w:eastAsia="仿宋_GB2312" w:cs="仿宋_GB2312" w:hint="eastAsia"/>
          <w:sz w:val="32"/>
          <w:szCs w:val="32"/>
        </w:rPr>
        <w:t>胶水</w:t>
      </w:r>
      <w:r>
        <w:rPr>
          <w:rFonts w:ascii="仿宋_GB2312" w:hAnsi="仿宋_GB2312" w:eastAsia="仿宋_GB2312" w:cs="仿宋_GB2312"/>
          <w:sz w:val="32"/>
          <w:szCs w:val="32"/>
        </w:rPr>
        <w:t>、剪刀、装订机、回形针、大头针等办公用品，</w:t>
      </w:r>
      <w:r>
        <w:rPr>
          <w:rFonts w:ascii="仿宋_GB2312" w:hAnsi="仿宋_GB2312" w:eastAsia="仿宋_GB2312" w:cs="仿宋_GB2312" w:hint="eastAsia"/>
          <w:sz w:val="32"/>
          <w:szCs w:val="32"/>
        </w:rPr>
        <w:t>能</w:t>
      </w:r>
      <w:r>
        <w:rPr>
          <w:rFonts w:ascii="仿宋_GB2312" w:hAnsi="仿宋_GB2312" w:eastAsia="仿宋_GB2312" w:cs="仿宋_GB2312"/>
          <w:sz w:val="32"/>
          <w:szCs w:val="32"/>
        </w:rPr>
        <w:t>公用的一个办公室只允许领用一个。</w:t>
      </w:r>
      <w:r>
        <w:rPr>
          <w:rFonts w:ascii="仿宋_GB2312" w:hAnsi="仿宋_GB2312" w:eastAsia="仿宋_GB2312" w:cs="仿宋_GB2312"/>
          <w:sz w:val="32"/>
          <w:szCs w:val="32"/>
        </w:rPr>
      </w:r>
    </w:p>
    <w:p>
      <w:pPr>
        <w:ind w:firstLine="640"/>
        <w:spacing/>
        <w:jc w:val="left"/>
        <w:widowControl/>
        <w:rPr>
          <w:rFonts w:ascii="仿宋_GB2312" w:hAnsi="仿宋_GB2312" w:eastAsia="仿宋_GB2312" w:cs="仿宋_GB2312"/>
          <w:sz w:val="32"/>
          <w:szCs w:val="32"/>
        </w:rPr>
      </w:pPr>
      <w:r>
        <w:rPr>
          <w:rFonts w:ascii="仿宋_GB2312" w:hAnsi="仿宋_GB2312" w:eastAsia="仿宋_GB2312" w:cs="仿宋_GB2312" w:hint="eastAsia"/>
          <w:sz w:val="32"/>
          <w:szCs w:val="32"/>
        </w:rPr>
        <w:t>2、打印</w:t>
      </w:r>
      <w:r>
        <w:rPr>
          <w:rFonts w:ascii="仿宋_GB2312" w:hAnsi="仿宋_GB2312" w:eastAsia="仿宋_GB2312" w:cs="仿宋_GB2312"/>
          <w:sz w:val="32"/>
          <w:szCs w:val="32"/>
        </w:rPr>
        <w:t>纸张进行降标购买，将</w:t>
      </w:r>
      <w:r>
        <w:rPr>
          <w:rFonts w:ascii="仿宋_GB2312" w:hAnsi="仿宋_GB2312" w:eastAsia="仿宋_GB2312" w:cs="仿宋_GB2312" w:hint="eastAsia"/>
          <w:sz w:val="32"/>
          <w:szCs w:val="32"/>
        </w:rPr>
        <w:t>8</w:t>
      </w:r>
      <w:r>
        <w:rPr>
          <w:rFonts w:ascii="仿宋_GB2312" w:hAnsi="仿宋_GB2312" w:eastAsia="仿宋_GB2312" w:cs="仿宋_GB2312"/>
          <w:sz w:val="32"/>
          <w:szCs w:val="32"/>
        </w:rPr>
        <w:t>0g/㎡的纸降为</w:t>
      </w:r>
      <w:r>
        <w:rPr>
          <w:rFonts w:ascii="仿宋_GB2312" w:hAnsi="仿宋_GB2312" w:eastAsia="仿宋_GB2312" w:cs="仿宋_GB2312" w:hint="eastAsia"/>
          <w:sz w:val="32"/>
          <w:szCs w:val="32"/>
        </w:rPr>
        <w:t>7</w:t>
      </w:r>
      <w:r>
        <w:rPr>
          <w:rFonts w:ascii="仿宋_GB2312" w:hAnsi="仿宋_GB2312" w:eastAsia="仿宋_GB2312" w:cs="仿宋_GB2312"/>
          <w:sz w:val="32"/>
          <w:szCs w:val="32"/>
        </w:rPr>
        <w:t>0g/㎡,各科室领用纸张在去年的基础上减少一半。</w:t>
      </w:r>
      <w:r>
        <w:rPr>
          <w:rFonts w:ascii="仿宋_GB2312" w:hAnsi="仿宋_GB2312" w:eastAsia="仿宋_GB2312" w:cs="仿宋_GB2312"/>
          <w:sz w:val="32"/>
          <w:szCs w:val="32"/>
        </w:rPr>
      </w:r>
    </w:p>
    <w:p>
      <w:pPr>
        <w:ind w:firstLine="640"/>
        <w:spacing/>
        <w:jc w:val="left"/>
        <w:widowControl/>
        <w:rPr>
          <w:rFonts w:ascii="仿宋_GB2312" w:hAnsi="仿宋_GB2312" w:eastAsia="仿宋_GB2312" w:cs="仿宋_GB2312"/>
          <w:sz w:val="32"/>
          <w:szCs w:val="32"/>
        </w:rPr>
      </w:pPr>
      <w:r>
        <w:rPr>
          <w:rFonts w:ascii="仿宋_GB2312" w:hAnsi="仿宋_GB2312" w:eastAsia="仿宋_GB2312" w:cs="仿宋_GB2312" w:hint="eastAsia"/>
          <w:sz w:val="32"/>
          <w:szCs w:val="32"/>
        </w:rPr>
        <w:t>3、</w:t>
      </w:r>
      <w:r>
        <w:rPr>
          <w:rFonts w:ascii="仿宋_GB2312" w:hAnsi="仿宋_GB2312" w:eastAsia="仿宋_GB2312" w:cs="仿宋_GB2312"/>
          <w:sz w:val="32"/>
          <w:szCs w:val="32"/>
        </w:rPr>
        <w:t>墨盒等消耗性办公用品实行交旧领新，在去年领用的基础上减少一半。</w:t>
      </w:r>
      <w:r>
        <w:rPr>
          <w:rFonts w:ascii="仿宋_GB2312" w:hAnsi="仿宋_GB2312" w:eastAsia="仿宋_GB2312" w:cs="仿宋_GB2312"/>
          <w:sz w:val="32"/>
          <w:szCs w:val="32"/>
        </w:rPr>
      </w:r>
    </w:p>
    <w:p>
      <w:pPr>
        <w:ind w:firstLine="640"/>
        <w:spacing/>
        <w:jc w:val="left"/>
        <w:widowControl/>
        <w:rPr>
          <w:rFonts w:ascii="仿宋_GB2312" w:hAnsi="仿宋_GB2312" w:eastAsia="仿宋_GB2312" w:cs="仿宋_GB2312"/>
          <w:sz w:val="32"/>
          <w:szCs w:val="32"/>
        </w:rPr>
      </w:pPr>
      <w:r>
        <w:rPr>
          <w:rFonts w:ascii="仿宋_GB2312" w:hAnsi="仿宋_GB2312" w:eastAsia="仿宋_GB2312" w:cs="仿宋_GB2312" w:hint="eastAsia"/>
          <w:sz w:val="32"/>
          <w:szCs w:val="32"/>
        </w:rPr>
        <w:t>4、其他文件夹、档案袋、中芯笔等控制采购。</w:t>
      </w:r>
      <w:r>
        <w:rPr>
          <w:rFonts w:ascii="仿宋_GB2312" w:hAnsi="仿宋_GB2312" w:eastAsia="仿宋_GB2312" w:cs="仿宋_GB2312"/>
          <w:sz w:val="32"/>
          <w:szCs w:val="32"/>
        </w:rPr>
      </w:r>
    </w:p>
    <w:p>
      <w:pPr>
        <w:ind w:firstLine="640"/>
        <w:spacing/>
        <w:jc w:val="left"/>
        <w:widowControl/>
      </w:pPr>
      <w:r>
        <w:rPr>
          <w:rFonts w:cs="仿宋_GB2312" w:hint="eastAsia"/>
          <w:sz w:val="32"/>
          <w:szCs w:val="32"/>
        </w:rPr>
        <w:t>（</w:t>
      </w:r>
      <w:r>
        <w:rPr>
          <w:rFonts w:ascii="仿宋_GB2312" w:hAnsi="仿宋_GB2312" w:eastAsia="仿宋_GB2312" w:cs="仿宋_GB2312"/>
          <w:sz w:val="32"/>
          <w:szCs w:val="32"/>
        </w:rPr>
        <w:t>二）</w:t>
      </w:r>
      <w:r>
        <w:rPr>
          <w:rFonts w:ascii="楷体_GB2312" w:hAnsi="楷体_GB2312" w:eastAsia="楷体_GB2312" w:cs="楷体_GB2312"/>
          <w:b/>
          <w:bCs/>
          <w:sz w:val="32"/>
          <w:szCs w:val="32"/>
        </w:rPr>
        <w:t xml:space="preserve">进一步规范差旅管理 </w:t>
      </w:r>
      <w:r/>
    </w:p>
    <w:p>
      <w:pPr>
        <w:ind w:firstLine="643"/>
        <w:spacing/>
        <w:jc w:val="left"/>
        <w:widowControl/>
      </w:pPr>
      <w:r>
        <w:rPr>
          <w:rFonts w:ascii="仿宋_GB2312" w:hAnsi="仿宋_GB2312" w:cs="仿宋_GB2312" w:hint="eastAsia"/>
          <w:b/>
          <w:bCs/>
          <w:sz w:val="32"/>
          <w:szCs w:val="32"/>
        </w:rPr>
        <w:t>1、</w:t>
      </w:r>
      <w:r>
        <w:rPr>
          <w:rFonts w:ascii="仿宋_GB2312" w:hAnsi="仿宋_GB2312" w:eastAsia="仿宋_GB2312" w:cs="仿宋_GB2312"/>
          <w:sz w:val="32"/>
          <w:szCs w:val="32"/>
        </w:rPr>
        <w:t>出行审批：</w:t>
      </w:r>
      <w:r>
        <w:rPr>
          <w:rFonts w:ascii="仿宋_GB2312" w:hAnsi="仿宋_GB2312" w:eastAsia="仿宋_GB2312" w:cs="仿宋_GB2312" w:hint="eastAsia"/>
          <w:sz w:val="32"/>
          <w:szCs w:val="32"/>
        </w:rPr>
        <w:t>职工</w:t>
      </w:r>
      <w:r>
        <w:rPr>
          <w:rFonts w:ascii="仿宋_GB2312" w:hAnsi="仿宋_GB2312" w:eastAsia="仿宋_GB2312" w:cs="仿宋_GB2312"/>
          <w:sz w:val="32"/>
          <w:szCs w:val="32"/>
        </w:rPr>
        <w:t>差旅出行前需在财务报销系统中提交出差申请，随后在合作差旅软件中订票，避免由于未提交申请造成后期无法正常报销，如未提交申请造成后期无法正常报销，产生的费用由各部室自行解决。</w:t>
      </w:r>
      <w:r>
        <w:rPr>
          <w:rFonts w:ascii="仿宋_GB2312" w:hAnsi="仿宋_GB2312" w:eastAsia="仿宋_GB2312" w:cs="仿宋_GB2312"/>
          <w:color w:val="0000ff"/>
          <w:sz w:val="32"/>
          <w:szCs w:val="32"/>
        </w:rPr>
        <w:t xml:space="preserve"> </w:t>
      </w:r>
      <w:r/>
    </w:p>
    <w:p>
      <w:pPr>
        <w:ind w:firstLine="643"/>
        <w:spacing/>
        <w:jc w:val="left"/>
        <w:widowControl/>
        <w:rPr>
          <w:rFonts w:ascii="仿宋_GB2312" w:hAnsi="仿宋_GB2312" w:cs="仿宋_GB2312"/>
          <w:sz w:val="32"/>
          <w:szCs w:val="32"/>
        </w:rPr>
      </w:pPr>
      <w:r>
        <w:rPr>
          <w:rFonts w:ascii="仿宋_GB2312" w:hAnsi="仿宋_GB2312" w:cs="仿宋_GB2312"/>
          <w:b/>
          <w:bCs/>
          <w:sz w:val="32"/>
          <w:szCs w:val="32"/>
        </w:rPr>
        <w:t>2、</w:t>
      </w:r>
      <w:r>
        <w:rPr>
          <w:rFonts w:ascii="仿宋_GB2312" w:hAnsi="仿宋_GB2312" w:eastAsia="仿宋_GB2312" w:cs="仿宋_GB2312"/>
          <w:sz w:val="32"/>
          <w:szCs w:val="32"/>
        </w:rPr>
        <w:t>出差控制：</w:t>
      </w:r>
      <w:r>
        <w:rPr>
          <w:rFonts w:ascii="仿宋_GB2312" w:hAnsi="仿宋_GB2312" w:eastAsia="仿宋_GB2312" w:cs="仿宋_GB2312"/>
          <w:sz w:val="32"/>
          <w:szCs w:val="32"/>
        </w:rPr>
        <w:t>控制出差人数，普通职工出差不派公车</w:t>
      </w:r>
      <w:r>
        <w:rPr>
          <w:rFonts w:ascii="仿宋_GB2312" w:hAnsi="仿宋_GB2312" w:eastAsia="仿宋_GB2312" w:cs="仿宋_GB2312" w:hint="eastAsia"/>
          <w:sz w:val="32"/>
          <w:szCs w:val="32"/>
        </w:rPr>
        <w:t>，领导班子成员同一出差地</w:t>
      </w:r>
      <w:r>
        <w:rPr>
          <w:rFonts w:ascii="仿宋_GB2312" w:hAnsi="仿宋_GB2312" w:eastAsia="仿宋_GB2312" w:cs="仿宋_GB2312"/>
          <w:sz w:val="32"/>
          <w:szCs w:val="32"/>
        </w:rPr>
        <w:t>点</w:t>
      </w:r>
      <w:r>
        <w:rPr>
          <w:rFonts w:ascii="仿宋_GB2312" w:hAnsi="仿宋_GB2312" w:eastAsia="仿宋_GB2312" w:cs="仿宋_GB2312" w:hint="eastAsia"/>
          <w:sz w:val="32"/>
          <w:szCs w:val="32"/>
        </w:rPr>
        <w:t>的</w:t>
      </w:r>
      <w:r>
        <w:rPr>
          <w:rFonts w:ascii="仿宋_GB2312" w:hAnsi="仿宋_GB2312" w:eastAsia="仿宋_GB2312" w:cs="仿宋_GB2312"/>
          <w:sz w:val="32"/>
          <w:szCs w:val="32"/>
        </w:rPr>
        <w:t>合并派车，在西安有房子的职工在西安出差尽可能回家居住。</w:t>
      </w:r>
      <w:r>
        <w:rPr>
          <w:rFonts w:ascii="仿宋_GB2312" w:hAnsi="仿宋_GB2312" w:cs="仿宋_GB2312"/>
          <w:sz w:val="32"/>
          <w:szCs w:val="32"/>
        </w:rPr>
      </w:r>
    </w:p>
    <w:p>
      <w:pPr>
        <w:ind w:firstLine="643"/>
        <w:spacing/>
        <w:jc w:val="left"/>
        <w:widowControl/>
      </w:pPr>
      <w:r>
        <w:rPr>
          <w:rFonts w:cs="楷体_GB2312" w:hint="eastAsia"/>
          <w:b/>
          <w:bCs/>
          <w:sz w:val="32"/>
          <w:szCs w:val="32"/>
        </w:rPr>
        <w:t>（</w:t>
      </w:r>
      <w:r>
        <w:rPr>
          <w:rFonts w:ascii="楷体_GB2312" w:hAnsi="楷体_GB2312" w:eastAsia="楷体_GB2312" w:cs="楷体_GB2312"/>
          <w:b/>
          <w:bCs/>
          <w:sz w:val="32"/>
          <w:szCs w:val="32"/>
        </w:rPr>
        <w:t xml:space="preserve">三）进一步规范接待管理 </w:t>
      </w:r>
      <w:r/>
    </w:p>
    <w:p>
      <w:pPr>
        <w:ind w:firstLine="643"/>
        <w:spacing/>
        <w:jc w:val="left"/>
        <w:widowControl/>
      </w:pPr>
      <w:ins w:id="1" w:author="黄小妮" w:date="2024-07-09T15:16:53Z">
        <w:r>
          <w:rPr>
            <w:rFonts w:ascii="仿宋_GB2312" w:hAnsi="仿宋_GB2312" w:eastAsia="仿宋_GB2312" w:cs="仿宋_GB2312" w:hint="eastAsia"/>
            <w:b/>
            <w:bCs/>
            <w:sz w:val="32"/>
            <w:szCs w:val="32"/>
          </w:rPr>
          <w:t>1、</w:t>
        </w:r>
      </w:ins>
      <w:r>
        <w:rPr>
          <w:rFonts w:ascii="仿宋_GB2312" w:hAnsi="仿宋_GB2312" w:eastAsia="仿宋_GB2312" w:cs="仿宋_GB2312"/>
          <w:sz w:val="32"/>
          <w:szCs w:val="32"/>
        </w:rPr>
        <w:t>接待审批：</w:t>
      </w:r>
      <w:r>
        <w:rPr>
          <w:rFonts w:ascii="仿宋_GB2312" w:hAnsi="仿宋_GB2312" w:eastAsia="仿宋_GB2312" w:cs="仿宋_GB2312" w:hint="eastAsia"/>
          <w:sz w:val="32"/>
          <w:szCs w:val="32"/>
        </w:rPr>
        <w:t>各部室</w:t>
      </w:r>
      <w:r>
        <w:rPr>
          <w:rFonts w:ascii="仿宋_GB2312" w:hAnsi="仿宋_GB2312" w:eastAsia="仿宋_GB2312" w:cs="仿宋_GB2312"/>
          <w:sz w:val="32"/>
          <w:szCs w:val="32"/>
        </w:rPr>
        <w:t>如有公务、商务接待，应提前</w:t>
      </w:r>
      <w:ins w:id="2" w:author="黄小妮" w:date="2024-07-09T15:16:53Z">
        <w:r>
          <w:rPr>
            <w:rFonts w:ascii="仿宋_GB2312" w:hAnsi="仿宋_GB2312" w:eastAsia="仿宋_GB2312" w:cs="仿宋_GB2312" w:hint="eastAsia"/>
            <w:sz w:val="32"/>
            <w:szCs w:val="32"/>
          </w:rPr>
          <w:t>在</w:t>
        </w:r>
      </w:ins>
      <w:r>
        <w:rPr>
          <w:rFonts w:ascii="仿宋_GB2312" w:hAnsi="仿宋_GB2312" w:eastAsia="仿宋_GB2312" w:cs="仿宋_GB2312"/>
          <w:sz w:val="32"/>
          <w:szCs w:val="32"/>
        </w:rPr>
        <w:t xml:space="preserve">财务报销系统中填写用餐申请，避免因未提交申请造成后期无法正常报销。如未提交申请造成后期无法正常报销，产生的费用由各部室自行解决。 </w:t>
      </w:r>
      <w:r/>
    </w:p>
    <w:p>
      <w:pPr>
        <w:ind w:firstLine="643"/>
        <w:spacing/>
        <w:jc w:val="left"/>
        <w:widowControl/>
      </w:pPr>
      <w:ins w:id="3" w:author="黄小妮" w:date="2024-07-09T15:16:53Z">
        <w:r>
          <w:rPr>
            <w:rFonts w:ascii="仿宋_GB2312" w:hAnsi="仿宋_GB2312" w:eastAsia="仿宋_GB2312" w:cs="仿宋_GB2312" w:hint="eastAsia"/>
            <w:b/>
            <w:bCs/>
            <w:sz w:val="32"/>
            <w:szCs w:val="32"/>
          </w:rPr>
          <w:t>2、</w:t>
        </w:r>
      </w:ins>
      <w:r>
        <w:rPr>
          <w:rFonts w:ascii="仿宋_GB2312" w:hAnsi="仿宋_GB2312" w:eastAsia="仿宋_GB2312" w:cs="仿宋_GB2312"/>
          <w:sz w:val="32"/>
          <w:szCs w:val="32"/>
        </w:rPr>
        <w:t>接待费用：公司领导班子成员出席的接待由接洽部室提供拜访函、参会人员名单等报销凭证，综合管理部负责联系用餐地点、车辆安排，费用和报销由综合管理部负责办理；部室负责接洽的接待可自行确定用餐地点或由综合管理部协助联系用餐地点，由综合管理部安排接送车辆，接待费用和报销由接洽部室自行办理。在过“紧日子”的要求下， 严格控制陪餐人数，本着“够吃不剩”的原则，减少餐饮浪费，合理点餐。</w:t>
      </w:r>
      <w:r/>
    </w:p>
    <w:sectPr>
      <w:footnotePr>
        <w:pos w:val="pageBottom"/>
        <w:numFmt w:val="decimal"/>
        <w:numStart w:val="1"/>
        <w:numRestart w:val="continuous"/>
      </w:footnotePr>
      <w:endnotePr>
        <w:pos w:val="docEnd"/>
        <w:numFmt w:val="decimal"/>
        <w:numStart w:val="1"/>
        <w:numRestart w:val="continuous"/>
      </w:endnotePr>
      <w:type w:val="nextPage"/>
      <w:pgSz w:h="16838" w:w="11906"/>
      <w:pgMar w:left="1800" w:top="1440" w:right="1800" w:bottom="1440"/>
      <w:paperSrc w:first="0" w:other="0"/>
      <w:tmSection w:h="-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1"/>
    <w:family w:val="swiss"/>
    <w:pitch w:val="default"/>
  </w:font>
  <w:font w:name="宋体">
    <w:panose1 w:val="02010600030101010101"/>
    <w:charset w:val="86"/>
    <w:family w:val="auto"/>
    <w:pitch w:val="default"/>
  </w:font>
  <w:font w:name="Wingdings">
    <w:panose1 w:val="05000000000000000000"/>
    <w:charset w:val="02"/>
    <w:family w:val="auto"/>
    <w:pitch w:val="default"/>
  </w:font>
  <w:font w:name="黑体">
    <w:panose1 w:val="02010609060101010101"/>
    <w:charset w:val="86"/>
    <w:family w:val="auto"/>
    <w:pitch w:val="default"/>
  </w:font>
  <w:font w:name="Courier New">
    <w:panose1 w:val="02070309020205020404"/>
    <w:charset w:val="01"/>
    <w:family w:val="modern"/>
    <w:pitch w:val="default"/>
  </w:font>
  <w:font w:name="Symbol">
    <w:panose1 w:val="05050102010706020507"/>
    <w:charset w:val="02"/>
    <w:family w:val="roman"/>
    <w:pitch w:val="default"/>
  </w:font>
  <w:font w:name="Calibri">
    <w:panose1 w:val="020B0604020202020204"/>
    <w:charset w:val="00"/>
    <w:family w:val="swiss"/>
    <w:pitch w:val="default"/>
  </w:font>
  <w:font w:name="方正小标宋简体">
    <w:panose1 w:val="02010601030101010101"/>
    <w:charset w:val="86"/>
    <w:family w:val="auto"/>
    <w:pitch w:val="default"/>
  </w:font>
  <w:font w:name="仿宋_GB2312">
    <w:panose1 w:val="02010609030101010101"/>
    <w:charset w:val="86"/>
    <w:family w:val="modern"/>
    <w:pitch w:val="default"/>
  </w:font>
  <w:font w:name="楷体_GB2312">
    <w:panose1 w:val="020B0604020202020204"/>
    <w:charset w:val="00"/>
    <w:family w:val="auto"/>
    <w:pitch w:val="default"/>
  </w:font>
  <w:font w:name="仿宋">
    <w:panose1 w:val="02010609060101010101"/>
    <w:charset w:val="86"/>
    <w:family w:val="auto"/>
    <w:pitch w:val="default"/>
  </w:font>
  <w:font w:name="楷体">
    <w:panose1 w:val="02010609060101010101"/>
    <w:charset w:val="86"/>
    <w:family w:val="auto"/>
    <w:pitch w:val="default"/>
  </w:font>
  <w:font w:name="微软雅黑">
    <w:panose1 w:val="020B0503020204020204"/>
    <w:charset w:val="86"/>
    <w:family w:val="auto"/>
    <w:pitch w:val="default"/>
  </w:font>
  <w:font w:name="Tahoma">
    <w:panose1 w:val="020B0604030504040204"/>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420"/>
  <w:autoHyphenation w:val="0"/>
  <w:doNotShadeFormData w:val="0"/>
  <w:captions>
    <w:caption w:name="表格" w:pos="below" w:numFmt="decimal"/>
    <w:caption w:name="图解" w:pos="below" w:numFmt="decimal"/>
    <w:caption w:name="图片" w:pos="below" w:numFmt="decimal"/>
  </w:captions>
  <w:drawingGridHorizontalSpacing w:val="18546688"/>
  <w:drawingGridVerticalSpacing w:val="156"/>
  <w:trackRevisions/>
  <w:revisionView w:comments="1" w:markup="1" w:insDel="1" w:formatting="1"/>
  <w:footnotePr>
    <w:pos w:val="pageBottom"/>
    <w:numFmt w:val="decimal"/>
    <w:numStart w:val="1"/>
    <w:numRestart w:val="continuous"/>
  </w:footnotePr>
  <w:endnotePr>
    <w:pos w:val="docEnd"/>
    <w:numFmt w:val="decimal"/>
    <w:numStart w:val="1"/>
    <w:numRestart w:val="continuous"/>
  </w:endnotePr>
  <w:compat>
    <w:doNotExpandShiftReturn w:val="1"/>
  </w:compat>
  <w:shapeDefaults>
    <o:shapedefaults v:ext="edit" spidmax="1026"/>
    <o:shapelayout v:ext="edit">
      <o:rules v:ext="edit"/>
    </o:shapelayout>
  </w:shapeDefaults>
  <w:tmPrefOne w:val="17"/>
  <w:tmPrefTwo w:val="1"/>
  <w:tmFmtPref w:val="55066091"/>
  <w:tmCommentsPr>
    <w:tmCommentsPlace w:val="0"/>
    <w:tmCommentsWidth w:val="3119"/>
    <w:tmCommentsColor w:val="-1"/>
  </w:tmCommentsPr>
  <w:tmReviewPr>
    <w:tmReviewEnabled w:val="1"/>
    <w:tmReviewShow w:val="1"/>
    <w:tmReviewPrint w:val="0"/>
    <w:tmRevisionNum w:val="21"/>
    <w:tmReviewMarkIns w:val="4"/>
    <w:tmReviewColorIns w:val="-1"/>
    <w:tmReviewMarkDel w:val="6"/>
    <w:tmReviewColorDel w:val="-1"/>
    <w:tmReviewMarkFmt w:val="1"/>
    <w:tmReviewColorFmt w:val="-1"/>
    <w:tmReviewMarkLn w:val="1"/>
    <w:tmReviewColorLn w:val="0"/>
    <w:tmReviewToolTip w:val="1"/>
  </w:tmReviewPr>
  <w:tmLastPos>
    <w:tmLastPosPage w:val="0"/>
    <w:tmLastPosSelect w:val="0"/>
    <w:tmLastPosFrameIdx w:val="0"/>
    <w:tmLastPosCaret>
      <w:tmLastPosPgfIdx w:val="0"/>
      <w:tmLastPosIdx w:val="0"/>
    </w:tmLastPosCaret>
    <w:tmLastPosAnchor>
      <w:tmLastPosPgfIdx w:val="0"/>
      <w:tmLastPosIdx w:val="0"/>
    </w:tmLastPosAnchor>
    <w:tmLastPosTblRect w:left="0" w:top="0" w:right="0" w:bottom="0"/>
    <w:tmAppRevision w:date="1720480847" w:val="694"/>
  </w:tmLastPo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kern w:val="1"/>
        <w:sz w:val="21"/>
        <w:szCs w:val="24"/>
        <w:lang w:val="en-us" w:eastAsia="zh-cn" w:bidi="ar-sa"/>
      </w:rPr>
    </w:rPrDefault>
    <w:pPrDefault>
      <w:pPr>
        <w:spacing/>
        <w:jc w:val="both"/>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styleId="" w:default="1">
    <w:name w:val="Normal"/>
    <w:qFormat/>
  </w:style>
  <w:style w:type="paragraph" w:styleId="">
    <w:name w:val="Footer"/>
    <w:qFormat/>
    <w:basedOn w:val=""/>
    <w:pPr>
      <w:spacing/>
      <w:jc w:val="left"/>
      <w:tabs>
        <w:tab w:val="center" w:pos="4153" w:leader="none"/>
        <w:tab w:val="right" w:pos="8306" w:leader="none"/>
      </w:tabs>
    </w:pPr>
    <w:rPr>
      <w:sz w:val="18"/>
      <w:szCs w:val="18"/>
    </w:rPr>
  </w:style>
  <w:style w:type="paragraph" w:styleId="">
    <w:name w:val="Header"/>
    <w:qFormat/>
    <w:basedOn w:val=""/>
    <w:pPr>
      <w:spacing/>
      <w:jc w:val="center"/>
      <w:tabs>
        <w:tab w:val="center" w:pos="4153" w:leader="none"/>
        <w:tab w:val="right" w:pos="8306" w:leader="none"/>
      </w:tabs>
      <w:pBdr>
        <w:top w:val="none" w:sz="0" w:space="3" w:color="000000"/>
        <w:left w:val="none" w:sz="0" w:space="3" w:color="000000"/>
        <w:bottom w:val="single" w:sz="6" w:space="1" w:color="000000"/>
        <w:right w:val="none" w:sz="0" w:space="3" w:color="000000"/>
        <w:between w:val="none" w:sz="0" w:space="0" w:color="000000"/>
      </w:pBdr>
      <w:shd w:val="none"/>
    </w:pPr>
    <w:rPr>
      <w:sz w:val="18"/>
      <w:szCs w:val="18"/>
    </w:rPr>
  </w:style>
  <w:style w:type="character" w:styleId="" w:default="1">
    <w:name w:val="Default Paragraph Font"/>
    <w:rPr>
      <w:rFonts w:ascii="Times New Roman" w:hAnsi="Times New Roman" w:eastAsia="宋体"/>
      <w:kern w:val="0"/>
      <w:sz w:val="20"/>
      <w:szCs w:val="20"/>
      <w:lang w:val="en-us" w:eastAsia="zh-cn" w:bidi="ar-sa"/>
    </w:rPr>
  </w:style>
  <w:style w:type="character" w:styleId="Char" w:customStyle="1">
    <w:name w:val="页眉 Char"/>
    <w:basedOn w:val=""/>
    <w:rPr>
      <w:rFonts w:ascii="Calibri" w:hAnsi="Calibri" w:eastAsia="Calibri"/>
      <w:kern w:val="1"/>
      <w:sz w:val="18"/>
      <w:szCs w:val="18"/>
    </w:rPr>
  </w:style>
  <w:style w:type="character" w:styleId="Char" w:customStyle="1">
    <w:name w:val="页脚 Char"/>
    <w:basedOn w:val=""/>
    <w:rPr>
      <w:rFonts w:ascii="Calibri" w:hAnsi="Calibri" w:eastAsia="Calibri"/>
      <w:kern w:val="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docDefaults>
    <w:rPrDefault>
      <w:rPr>
        <w:rFonts w:ascii="Calibri" w:hAnsi="Calibri" w:eastAsia="Calibri" w:cs="Times New Roman"/>
        <w:kern w:val="1"/>
        <w:sz w:val="21"/>
        <w:szCs w:val="24"/>
        <w:lang w:val="en-us" w:eastAsia="zh-cn" w:bidi="ar-sa"/>
      </w:rPr>
    </w:rPrDefault>
    <w:pPrDefault>
      <w:pPr>
        <w:spacing/>
        <w:jc w:val="both"/>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styleId="" w:default="1">
    <w:name w:val="Normal"/>
    <w:qFormat/>
  </w:style>
  <w:style w:type="paragraph" w:styleId="">
    <w:name w:val="Footer"/>
    <w:qFormat/>
    <w:basedOn w:val=""/>
    <w:pPr>
      <w:spacing/>
      <w:jc w:val="left"/>
      <w:tabs>
        <w:tab w:val="center" w:pos="4153" w:leader="none"/>
        <w:tab w:val="right" w:pos="8306" w:leader="none"/>
      </w:tabs>
    </w:pPr>
    <w:rPr>
      <w:sz w:val="18"/>
      <w:szCs w:val="18"/>
    </w:rPr>
  </w:style>
  <w:style w:type="paragraph" w:styleId="">
    <w:name w:val="Header"/>
    <w:qFormat/>
    <w:basedOn w:val=""/>
    <w:pPr>
      <w:spacing/>
      <w:jc w:val="center"/>
      <w:tabs>
        <w:tab w:val="center" w:pos="4153" w:leader="none"/>
        <w:tab w:val="right" w:pos="8306" w:leader="none"/>
      </w:tabs>
      <w:pBdr>
        <w:top w:val="none" w:sz="0" w:space="3" w:color="000000"/>
        <w:left w:val="none" w:sz="0" w:space="3" w:color="000000"/>
        <w:bottom w:val="single" w:sz="6" w:space="1" w:color="000000"/>
        <w:right w:val="none" w:sz="0" w:space="3" w:color="000000"/>
        <w:between w:val="none" w:sz="0" w:space="0" w:color="000000"/>
      </w:pBdr>
      <w:shd w:val="none"/>
    </w:pPr>
    <w:rPr>
      <w:sz w:val="18"/>
      <w:szCs w:val="18"/>
    </w:rPr>
  </w:style>
  <w:style w:type="character" w:styleId="" w:default="1">
    <w:name w:val="Default Paragraph Font"/>
    <w:rPr>
      <w:rFonts w:ascii="Times New Roman" w:hAnsi="Times New Roman" w:eastAsia="宋体"/>
      <w:kern w:val="0"/>
      <w:sz w:val="20"/>
      <w:szCs w:val="20"/>
      <w:lang w:val="en-us" w:eastAsia="zh-cn" w:bidi="ar-sa"/>
    </w:rPr>
  </w:style>
  <w:style w:type="character" w:styleId="Char" w:customStyle="1">
    <w:name w:val="页眉 Char"/>
    <w:basedOn w:val=""/>
    <w:rPr>
      <w:rFonts w:ascii="Calibri" w:hAnsi="Calibri" w:eastAsia="Calibri"/>
      <w:kern w:val="1"/>
      <w:sz w:val="18"/>
      <w:szCs w:val="18"/>
    </w:rPr>
  </w:style>
  <w:style w:type="character" w:styleId="Char" w:customStyle="1">
    <w:name w:val="页脚 Char"/>
    <w:basedOn w:val=""/>
    <w:rPr>
      <w:rFonts w:ascii="Calibri" w:hAnsi="Calibri" w:eastAsia="Calibri"/>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2012 rev.694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Huawei</dc:creator>
  <cp:keywords/>
  <dc:description/>
  <cp:lastModifiedBy>黄小妮 </cp:lastModifiedBy>
  <cp:revision>21</cp:revision>
  <dcterms:created xsi:type="dcterms:W3CDTF">2024-02-21T02:53:00Z</dcterms:created>
  <dcterms:modified xsi:type="dcterms:W3CDTF">2024-07-09T07:20:47Z</dcterms:modified>
</cp:coreProperties>
</file>